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9C4" w:rsidRDefault="006B5AEC" w:rsidP="006B5AEC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1.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Rh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antigens are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(a) </w:t>
      </w:r>
      <w:proofErr w:type="spellStart"/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Glycolipids</w:t>
      </w:r>
      <w:proofErr w:type="spellEnd"/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Proteins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Lipoprotein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(d)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Carbohyderate</w:t>
      </w:r>
      <w:proofErr w:type="spellEnd"/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2. In according to grade of agglutination of red cells, 3+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mean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One solid aggregates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All cells are free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Tiny aggregates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Several large aggregates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3. The normal frequency of donation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is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Four times a year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Two or three times a year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Five times a year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1 times a year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4. …………. Means sensitized cells come into contact each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other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Immunity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Agglutination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Immune reaction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(d)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Hemolysis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5. The acceptable minimum concentration of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Hb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for donation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is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12.5 g\dl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10 g\dl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4 g\dl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5 g\dl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6. Platelets become non functioning after ………..of storage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24 h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48 h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4 days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3 days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7. The following are mandatory tests for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safing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blood transfusion except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(a)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HBsAg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Anti HCV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(c) Serum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Urea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VDRL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8. CPDA-1 store blood for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(a) 35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days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Year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42 days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6 days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9. Which of the following component is stored at -30 for 1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yea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WBC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FFP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Platelets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Whole blood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10. The following are indication of Cryoprecipitate transfusion except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(a) Hemophilia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A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(b) Von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Willebrand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disease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(c)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Aquired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FVIII deficiency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Hemophilia B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11. FFP is collected and frozen with in …………. of collection at -70c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8 h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4 h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3 days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24 h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12. Store Plasma can be used for the treatment of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(a) Factor VIII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deficiency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Protein deficiency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Stable coagulation factors deficiency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F VII deficiency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13. Which of the following is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advers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reactions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Hemolytic reactions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Febrile reaction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Allergic reaction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All of the above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14. Which of the following is transfusion- associated infectious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risks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Bacterial contamination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Cancer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lastRenderedPageBreak/>
        <w:t xml:space="preserve">(c)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Gardia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All of the above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15. Which of the following factor is cryoprecipitate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F VIII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FV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F IX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F X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16. Which of the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the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following is used as long -term storage of RBCs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Glycerol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Plasma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Alcohol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Saline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17. Frozen- thawed red blood cell indicates for the following except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(a) To minimize allergic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transfusio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reaction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Patient with rare blood group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(c) To minimize sensitization to leukocyte and platelet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Ags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(d) Patient with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Heamophilia</w:t>
      </w:r>
      <w:proofErr w:type="spellEnd"/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18. Cryoprecipitate stored up to 12 month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at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Room temperature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-18 to -30 C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37C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-170C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19. ………………Is the cold insoluble portion of Fresh-frozen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Plasma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(a)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Cryosupernatant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(b) Frozen thawed RBCs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(c) Cryoprecipitate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Platelet concentrates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20. Which of the following blood group system was discovered firstly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(a) ABO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(b)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Rh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(c) </w:t>
      </w:r>
      <w:proofErr w:type="gram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MNS</w:t>
      </w:r>
      <w:proofErr w:type="gram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(d) Duffy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The following are mandatory test for screening blood except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HIV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HCV antibody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•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HBsAg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•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Rubbela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22. The contraindications of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autologous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blood transfusion are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active bacterial infection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hemoglobin less than 11gm\dl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A&amp;B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Non of the above</w:t>
      </w:r>
    </w:p>
    <w:p w:rsidR="00B069C4" w:rsidRDefault="006B5AEC" w:rsidP="00B069C4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4"/>
          <w:szCs w:val="1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23. Fresh frozen plasma is used for treatment of patient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with congenital or acquired coagulation factor deficiency</w:t>
      </w:r>
      <w:r w:rsidRPr="006B5AEC">
        <w:rPr>
          <w:rFonts w:ascii="Tahoma" w:eastAsia="Times New Roman" w:hAnsi="Tahoma" w:cs="Tahoma"/>
          <w:b/>
          <w:bCs/>
          <w:color w:val="000000"/>
          <w:sz w:val="14"/>
        </w:rPr>
        <w:t> 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• on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warfarin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anticoagulant that has active bleeding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• A&amp;B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• </w:t>
      </w:r>
      <w:proofErr w:type="spellStart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non</w:t>
      </w:r>
      <w:proofErr w:type="spellEnd"/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 xml:space="preserve"> of the above</w:t>
      </w:r>
    </w:p>
    <w:p w:rsidR="006B5AEC" w:rsidRPr="006B5AEC" w:rsidRDefault="006B5AEC" w:rsidP="00B069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24. The type of transfusion reaction include</w:t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  <w:r w:rsidRPr="006B5AEC">
        <w:rPr>
          <w:rFonts w:ascii="Tahoma" w:eastAsia="Times New Roman" w:hAnsi="Tahoma" w:cs="Tahoma"/>
          <w:b/>
          <w:bCs/>
          <w:color w:val="000000"/>
          <w:sz w:val="14"/>
          <w:szCs w:val="14"/>
        </w:rPr>
        <w:br/>
      </w:r>
    </w:p>
    <w:p w:rsidR="006B5AEC" w:rsidRPr="006B5AEC" w:rsidRDefault="006B5AEC" w:rsidP="006B5AEC">
      <w:pPr>
        <w:shd w:val="clear" w:color="auto" w:fill="FFFFFF"/>
        <w:bidi w:val="0"/>
        <w:spacing w:beforeAutospacing="1" w:after="0" w:afterAutospacing="1" w:line="240" w:lineRule="auto"/>
        <w:jc w:val="center"/>
        <w:rPr>
          <w:ins w:id="0" w:author="Unknown"/>
          <w:rFonts w:ascii="Tahoma" w:eastAsia="Times New Roman" w:hAnsi="Tahoma" w:cs="Tahoma"/>
          <w:color w:val="003E69"/>
          <w:sz w:val="14"/>
          <w:szCs w:val="14"/>
        </w:rPr>
      </w:pPr>
      <w:ins w:id="1" w:author="Unknown">
        <w:r w:rsidRPr="006B5AEC">
          <w:rPr>
            <w:rFonts w:ascii="Tahoma" w:eastAsia="Times New Roman" w:hAnsi="Tahoma" w:cs="Tahoma"/>
            <w:color w:val="003E69"/>
            <w:sz w:val="14"/>
            <w:szCs w:val="14"/>
          </w:rPr>
          <w:t> </w:t>
        </w:r>
      </w:ins>
      <w:r w:rsidRPr="006B5AEC">
        <w:rPr>
          <w:rFonts w:ascii="Tahoma" w:eastAsia="Times New Roman" w:hAnsi="Tahoma" w:cs="Tahoma"/>
          <w:color w:val="003E69"/>
          <w:sz w:val="14"/>
        </w:rPr>
        <w:t> </w:t>
      </w:r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haemolytic</w:t>
        </w:r>
        <w:proofErr w:type="spellEnd"/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transfusuon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Immediately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advers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effect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Delayed adverse effect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25.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Haemolytic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transfusuon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reaction (HTR) technical error are due t</w:t>
        </w:r>
      </w:ins>
      <w:r w:rsidR="00B069C4"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  <w:t>o</w:t>
      </w:r>
      <w:ins w:id="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error of blood grouping of patient recipient sample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error in the cross matching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inadequate cross matching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26. Naturally occurring antibodies are found regularly in which system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ABO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lastRenderedPageBreak/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Kell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Kidd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27. The characteristic of slide cross matching method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less sensitive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not capable of detecting weak antigen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use in cases of emergency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28. In serum grouping (reverse grouping) the serum donor/patient is tested against known cell of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Group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Group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Group 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29.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The clinical significant sub group which are detected in lab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A1, A2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A1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A2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30. Blood group A has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 antigen on the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B antigen on the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AB antigen on the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31. Blood group B has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B antigen on the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 antigen on the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AB antigen on the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32. Antibody that directed against the individual's own red cells are called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infectious antibody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autoantibody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HLA antibody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ABO antibody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33. The routine antigen for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which carried out in the most blood banking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 antigen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E antigen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 antigen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C antigen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1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34. Blood group O has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 A on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 B on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 A anti B on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35. The major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histocombatibility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system in the human is called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ABO system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hunan</w:t>
        </w:r>
        <w:proofErr w:type="spellEnd"/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leukocyte antigen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Kell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blood group system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Kidd blood group system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36. In major cross matching we mixed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doner's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cell + patient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patient's cells +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doner's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patent's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plasma+doner's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lastRenderedPageBreak/>
          <w:t xml:space="preserve">•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Non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37. The universal donor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group 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group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group AB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group A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38. The anti sera A color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colorless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Blue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yellow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red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39. The anti sera AB color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blue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red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yellow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colorless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40. The anti sera used in DU test must be contain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IgM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monoclonal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IgM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polyclonal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IgG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either monoclonal or polyclonal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A&amp;B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1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41. Antibodies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Immunoglobulin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Enzyme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(c) Alpha-1 acid </w:t>
        </w:r>
        <w:proofErr w:type="spellStart"/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glycoproteins</w:t>
        </w:r>
        <w:proofErr w:type="spellEnd"/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Hormone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42. ABH antigens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</w:t>
        </w:r>
        <w:proofErr w:type="spellStart"/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Glycolipids</w:t>
        </w:r>
        <w:proofErr w:type="spellEnd"/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Proteins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Lipoprotein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Glycoprotein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43. Specificity of blood group antibodies is determined by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2-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mercaptomethanol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treatment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Autoimmune diseases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Chromatography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A&amp;C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44. Immune Surveillance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means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Inflamation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(b) Resistance and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distruction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cancer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Immune response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Antiginicity</w:t>
        </w:r>
      </w:ins>
      <w:proofErr w:type="spellEnd"/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2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45. …………. Means sensitized cells come into contact each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other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Immunity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Agglutination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Immune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Hemolysis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46. WBCs become non functioning after ………..of storage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24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48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4 days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5 days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lastRenderedPageBreak/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47. Platelets become non functioning after ………..of storage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24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48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4 days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5days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48. The coagulation factors V and VIII lose their activity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with in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24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48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72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5 days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49. ACD store blood for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21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days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Year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50 days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6 days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50. FFP is stored at -30c for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about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3 years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1 year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5 years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2 year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51. The following are indication of fresh blood transfusion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Exchange blood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transfusion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Requirement of platelets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(c)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A&amp;b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Chronic anemia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52. FFP is collected and frozen with in …………. of collection at -70c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8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4 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3 days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1 h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2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53. Store Plasma can be used for the treatment of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Factor VIII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deficiency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Protein deficiency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Stable coagulation factors deficiency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Platelet disorders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54. Which of the following is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advers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reactions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Hemolytic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reactions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Febrile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Chemical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A&amp;b</w:t>
        </w:r>
      </w:ins>
      <w:proofErr w:type="spellEnd"/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55. Which of the following is transfusion- associated infectious risks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Hypertention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Viral infections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(c)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Thalassemia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Thyrodism</w:t>
        </w:r>
      </w:ins>
      <w:proofErr w:type="spellEnd"/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56. Which of the following factor(s) is or are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cryoprecipitate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F VIII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Fibrinogen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Platelets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A&amp;B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lastRenderedPageBreak/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57.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To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prepare Frozen- thawed red blood cell, RBCs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frozed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Glycerol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Plasma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Alcohol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Citrate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58. Frozen- thawed red blood cell indicates for the following except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To minimize allergic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transfusio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Patient with rare blood group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(c) To minimize sensitization to leukocyte and platelet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Ags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(d) Patient with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Heamophilia</w:t>
        </w:r>
      </w:ins>
      <w:proofErr w:type="spellEnd"/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59. Cryoprecipitate stored at -18 to -30 up to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2 years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12 month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3 years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5 years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60. ………………Is the cold insoluble portion of Fresh-frozen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Plasma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Cryosupernatant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Frozen thawed RBCs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Cryoprecipitate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Platelet concentrates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61. Which of the following blood group system was discovered firstly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ABO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(b)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(c)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MNS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Duffy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62. ABO blood group was inherited in Chromosome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number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3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5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9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1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63. ABO antibodies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(a) </w:t>
        </w:r>
        <w:proofErr w:type="spellStart"/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IgM</w:t>
        </w:r>
        <w:proofErr w:type="spellEnd"/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(b)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IgG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(c)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IgA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IgE</w:t>
        </w:r>
      </w:ins>
      <w:proofErr w:type="spellEnd"/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64. ………… Blood group contain anti-B in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AB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65. The A red cell which react with anti-A and A1 is designated as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A1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A2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A &amp;B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66. A2 blood group represent about………of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Ablood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group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80%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30%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20%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10%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lastRenderedPageBreak/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67. Which of the following is weak expression of D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antigen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D x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Du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B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68. HLA antigens are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foun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on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chromosome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6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5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9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1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69. HLA antigens are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devided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into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HLA-A, HLA-B&amp;HLA-C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HLA-B,HLA-D&amp; HLA-E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HLA-C&amp;HLA-A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HLA-B,HLA-D&amp; HLA-E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70. AIHA may be secondary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to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Lymphomas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Anemia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SLE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A&amp;C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71. The antibodies contain kappa or lambda light chains known as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: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Monoclonal antibodies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Polyclonal antibodies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None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72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.Binding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antigen and antibody, in vitro or in vivo with or without agglutination called: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Hemolysis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Sensitization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Neutralization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None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4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73. The serum contains anti-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IgG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and anti-C3d: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Polyspecific-1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Polyspecific-2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Monospecific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None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74. AHG is used for detection of:-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Complete Abs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Incomplete Abs 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None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75. Poly specific-2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coomb`s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reagent contain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:-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Anti-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IgG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 C3d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 C3b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5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76. Direct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antiglobulin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test is used to diagnose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: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Hemolytic transfusion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Drug induced sensitization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Autoimmunhemolytic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anemia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lastRenderedPageBreak/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77. The donor is deferred if gives a positive history of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: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Allergic disorders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Epilepsy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TB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78. Febrile reaction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is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Hemolytic reactions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Chemical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(c)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Advers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reactions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Reverse reaction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79. Which of the following is not a transfusion- associated infectious risks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Bacterial contamination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Viral infections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Malaria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(d)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Gardia</w:t>
        </w:r>
      </w:ins>
      <w:proofErr w:type="spellEnd"/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80.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IgG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antibodies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(a) Immunoglobulin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(b) complete antibodies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(c) React at 37c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(d) a&amp; c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81. The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negative patient should received blood from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– positive donor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– negative donor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– positive patient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)Non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82. The anti D sera used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polyclonal anti D sera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monoclonal anti D sera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A&amp;B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non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83. The ABO antigen expressed 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erythrocytes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leukocytes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platelets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84. The complications of transfusion reaction are …………except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Sweating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dizziness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low blood pressure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diarrhea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85. The applications of HLA antigen typing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transplantation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transfusion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A&amp;B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6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86. In the ABO system blood groups were divided in to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87. Fresh frozen plasma (FFP)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collect from single donor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lastRenderedPageBreak/>
          <w:t xml:space="preserve">• collect by plasma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apheresis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Frozen within 4 hr at -70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88.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The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most important biochemical change in the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storaged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blood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loss of potassium from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loss of intake of sodium from plasma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A&amp;B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89. Which blood group system was discovered first?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ABO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MNS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</w:ins>
      <w:proofErr w:type="spellEnd"/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90.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Autologous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blood transfusion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transfusion of patient own blood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done with Bombay group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used to minimized risk of transfusion disease.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all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91. The indicate for whole blood transfusion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active bleeding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packed cell not available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 &amp;B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)Non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92. The following are screening tests in blood banking except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Hb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Blood grouping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 HCV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glucose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93.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Hb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estimated before donation by used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copper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sulphate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flamphotometer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autoclave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94. The indication for long term storage in frozen state included 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Bombay group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Autologous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blood transfusion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 &amp;b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7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95. The following component can be separated from a single unit 450 ml blood packed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platelet concentrated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fresh frozen plasma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7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96. The indication for exchange transfusion are hemolytic disease of newborn HDN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Sickle cell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anaemia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hyperglycemia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•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a&amp;b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of the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7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97.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Autologous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blood transfusion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transfusion of patient own blood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done with Bombay group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lastRenderedPageBreak/>
          <w:t>• used to minimized risk of transfusion disease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all above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7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98. The plasma component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fresh frozen plasma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storage liquid plasma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packed red cell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A&amp;B</w:t>
        </w:r>
      </w:ins>
    </w:p>
    <w:p w:rsidR="00B069C4" w:rsidRDefault="006B5AEC" w:rsidP="00B069C4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7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99. Cryoprecipitate are consist of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fibrinogen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white blood cells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RBCs</w:t>
        </w:r>
      </w:ins>
    </w:p>
    <w:p w:rsidR="001F65A4" w:rsidRPr="00B069C4" w:rsidRDefault="006B5AEC" w:rsidP="00B069C4">
      <w:pPr>
        <w:rPr>
          <w:rFonts w:ascii="Tahoma" w:eastAsia="Times New Roman" w:hAnsi="Tahoma" w:cs="Tahoma" w:hint="cs"/>
          <w:b/>
          <w:bCs/>
          <w:color w:val="000000"/>
          <w:sz w:val="14"/>
          <w:szCs w:val="14"/>
          <w:shd w:val="clear" w:color="auto" w:fill="FFFFFF"/>
          <w:rtl/>
        </w:rPr>
      </w:pPr>
      <w:ins w:id="7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100. Bleeding room should be equipped with the following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emergency kid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anti emetic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A&amp;B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• non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</w:ins>
    </w:p>
    <w:sectPr w:rsidR="001F65A4" w:rsidRPr="00B069C4" w:rsidSect="00AE09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B5AEC"/>
    <w:rsid w:val="00004088"/>
    <w:rsid w:val="00005473"/>
    <w:rsid w:val="0000626B"/>
    <w:rsid w:val="000160D7"/>
    <w:rsid w:val="00021D45"/>
    <w:rsid w:val="00036AD0"/>
    <w:rsid w:val="00036DF3"/>
    <w:rsid w:val="00042067"/>
    <w:rsid w:val="00053210"/>
    <w:rsid w:val="0005361B"/>
    <w:rsid w:val="00061EA9"/>
    <w:rsid w:val="00062B48"/>
    <w:rsid w:val="00065F20"/>
    <w:rsid w:val="00094E06"/>
    <w:rsid w:val="000C0DB8"/>
    <w:rsid w:val="000C511A"/>
    <w:rsid w:val="000D262D"/>
    <w:rsid w:val="000D69BB"/>
    <w:rsid w:val="000E0CA3"/>
    <w:rsid w:val="000E133B"/>
    <w:rsid w:val="000E137E"/>
    <w:rsid w:val="000F5492"/>
    <w:rsid w:val="00127095"/>
    <w:rsid w:val="00147DBC"/>
    <w:rsid w:val="00156BBA"/>
    <w:rsid w:val="0016726C"/>
    <w:rsid w:val="001701DD"/>
    <w:rsid w:val="00172D40"/>
    <w:rsid w:val="00173B5B"/>
    <w:rsid w:val="00174AF1"/>
    <w:rsid w:val="001835A9"/>
    <w:rsid w:val="001930A1"/>
    <w:rsid w:val="001A16C4"/>
    <w:rsid w:val="001A4103"/>
    <w:rsid w:val="001D4345"/>
    <w:rsid w:val="001D5416"/>
    <w:rsid w:val="001D6F34"/>
    <w:rsid w:val="001F339C"/>
    <w:rsid w:val="001F65A4"/>
    <w:rsid w:val="001F78E3"/>
    <w:rsid w:val="002005FA"/>
    <w:rsid w:val="00214396"/>
    <w:rsid w:val="0023149F"/>
    <w:rsid w:val="00245155"/>
    <w:rsid w:val="00263DB3"/>
    <w:rsid w:val="00273961"/>
    <w:rsid w:val="00281803"/>
    <w:rsid w:val="002835E3"/>
    <w:rsid w:val="00294A58"/>
    <w:rsid w:val="002A7652"/>
    <w:rsid w:val="002B2360"/>
    <w:rsid w:val="002C05E4"/>
    <w:rsid w:val="002D1DB0"/>
    <w:rsid w:val="002D3543"/>
    <w:rsid w:val="002D3A40"/>
    <w:rsid w:val="002D5997"/>
    <w:rsid w:val="002E42DD"/>
    <w:rsid w:val="00301DEF"/>
    <w:rsid w:val="00316E16"/>
    <w:rsid w:val="00357C72"/>
    <w:rsid w:val="00366FDD"/>
    <w:rsid w:val="00380841"/>
    <w:rsid w:val="00380D57"/>
    <w:rsid w:val="003816EF"/>
    <w:rsid w:val="003873D3"/>
    <w:rsid w:val="00391BAA"/>
    <w:rsid w:val="003A0DF0"/>
    <w:rsid w:val="003A4656"/>
    <w:rsid w:val="003C7349"/>
    <w:rsid w:val="003E6F5F"/>
    <w:rsid w:val="003F4EB4"/>
    <w:rsid w:val="004051A3"/>
    <w:rsid w:val="00423BDA"/>
    <w:rsid w:val="00442473"/>
    <w:rsid w:val="00445A73"/>
    <w:rsid w:val="00456B70"/>
    <w:rsid w:val="00466C14"/>
    <w:rsid w:val="00490FC4"/>
    <w:rsid w:val="004C493B"/>
    <w:rsid w:val="004C52DC"/>
    <w:rsid w:val="004D306C"/>
    <w:rsid w:val="004D6D5D"/>
    <w:rsid w:val="004E00F1"/>
    <w:rsid w:val="004E559A"/>
    <w:rsid w:val="004F3262"/>
    <w:rsid w:val="005023D1"/>
    <w:rsid w:val="00530502"/>
    <w:rsid w:val="00536F21"/>
    <w:rsid w:val="00541323"/>
    <w:rsid w:val="005413A8"/>
    <w:rsid w:val="00545C33"/>
    <w:rsid w:val="00553285"/>
    <w:rsid w:val="005704D0"/>
    <w:rsid w:val="00583B92"/>
    <w:rsid w:val="0058666B"/>
    <w:rsid w:val="00590F5D"/>
    <w:rsid w:val="00593C6E"/>
    <w:rsid w:val="005A133F"/>
    <w:rsid w:val="005A7176"/>
    <w:rsid w:val="005B1D9A"/>
    <w:rsid w:val="005C2216"/>
    <w:rsid w:val="005C328F"/>
    <w:rsid w:val="005E28C0"/>
    <w:rsid w:val="005E2BDA"/>
    <w:rsid w:val="005E6D00"/>
    <w:rsid w:val="005F31B0"/>
    <w:rsid w:val="00621137"/>
    <w:rsid w:val="00640384"/>
    <w:rsid w:val="00646FA9"/>
    <w:rsid w:val="00663E61"/>
    <w:rsid w:val="00665508"/>
    <w:rsid w:val="006722B2"/>
    <w:rsid w:val="00672327"/>
    <w:rsid w:val="006727B5"/>
    <w:rsid w:val="00675E96"/>
    <w:rsid w:val="00676A1D"/>
    <w:rsid w:val="006A1857"/>
    <w:rsid w:val="006A38AE"/>
    <w:rsid w:val="006A428F"/>
    <w:rsid w:val="006A6499"/>
    <w:rsid w:val="006B5AEC"/>
    <w:rsid w:val="006C51AA"/>
    <w:rsid w:val="006C5234"/>
    <w:rsid w:val="006E2B35"/>
    <w:rsid w:val="00736AE2"/>
    <w:rsid w:val="00741472"/>
    <w:rsid w:val="00745639"/>
    <w:rsid w:val="007653CD"/>
    <w:rsid w:val="007802B2"/>
    <w:rsid w:val="00791690"/>
    <w:rsid w:val="00797330"/>
    <w:rsid w:val="007B4392"/>
    <w:rsid w:val="007E733B"/>
    <w:rsid w:val="007F3C41"/>
    <w:rsid w:val="007F3ED4"/>
    <w:rsid w:val="008150AE"/>
    <w:rsid w:val="008220DC"/>
    <w:rsid w:val="008449F6"/>
    <w:rsid w:val="008705E6"/>
    <w:rsid w:val="008778CA"/>
    <w:rsid w:val="008840FD"/>
    <w:rsid w:val="0088570F"/>
    <w:rsid w:val="00886717"/>
    <w:rsid w:val="00891CCF"/>
    <w:rsid w:val="0089668F"/>
    <w:rsid w:val="00897966"/>
    <w:rsid w:val="008A5593"/>
    <w:rsid w:val="008B6353"/>
    <w:rsid w:val="008E4874"/>
    <w:rsid w:val="008F3094"/>
    <w:rsid w:val="008F52AD"/>
    <w:rsid w:val="009002A7"/>
    <w:rsid w:val="0090397A"/>
    <w:rsid w:val="00910DD0"/>
    <w:rsid w:val="00924C5C"/>
    <w:rsid w:val="00951BB9"/>
    <w:rsid w:val="009618A5"/>
    <w:rsid w:val="009A6B71"/>
    <w:rsid w:val="009B1003"/>
    <w:rsid w:val="009C2BB5"/>
    <w:rsid w:val="009C3903"/>
    <w:rsid w:val="00A15FFF"/>
    <w:rsid w:val="00A1708B"/>
    <w:rsid w:val="00A262DB"/>
    <w:rsid w:val="00A32679"/>
    <w:rsid w:val="00A377E2"/>
    <w:rsid w:val="00A52B16"/>
    <w:rsid w:val="00A63872"/>
    <w:rsid w:val="00A97BBD"/>
    <w:rsid w:val="00AD4675"/>
    <w:rsid w:val="00AE0930"/>
    <w:rsid w:val="00AE2FFF"/>
    <w:rsid w:val="00AE74BE"/>
    <w:rsid w:val="00AF6B0C"/>
    <w:rsid w:val="00AF7AE0"/>
    <w:rsid w:val="00B069C4"/>
    <w:rsid w:val="00B1196B"/>
    <w:rsid w:val="00B444A7"/>
    <w:rsid w:val="00B54238"/>
    <w:rsid w:val="00B61AC4"/>
    <w:rsid w:val="00B96999"/>
    <w:rsid w:val="00BC22C8"/>
    <w:rsid w:val="00BC7803"/>
    <w:rsid w:val="00BF4699"/>
    <w:rsid w:val="00C00BF0"/>
    <w:rsid w:val="00C03908"/>
    <w:rsid w:val="00C509A1"/>
    <w:rsid w:val="00C53A9B"/>
    <w:rsid w:val="00C72866"/>
    <w:rsid w:val="00C75610"/>
    <w:rsid w:val="00C84929"/>
    <w:rsid w:val="00C8756C"/>
    <w:rsid w:val="00CA1681"/>
    <w:rsid w:val="00CA63B0"/>
    <w:rsid w:val="00CB15B3"/>
    <w:rsid w:val="00CB2C1E"/>
    <w:rsid w:val="00CD68A7"/>
    <w:rsid w:val="00CE6C65"/>
    <w:rsid w:val="00D06179"/>
    <w:rsid w:val="00D14C18"/>
    <w:rsid w:val="00D66B32"/>
    <w:rsid w:val="00D70438"/>
    <w:rsid w:val="00D731FA"/>
    <w:rsid w:val="00D74E7C"/>
    <w:rsid w:val="00D957AD"/>
    <w:rsid w:val="00DA29B8"/>
    <w:rsid w:val="00DB4EFD"/>
    <w:rsid w:val="00DE02F1"/>
    <w:rsid w:val="00DF26BF"/>
    <w:rsid w:val="00E2287A"/>
    <w:rsid w:val="00E34CC8"/>
    <w:rsid w:val="00E53632"/>
    <w:rsid w:val="00E7296D"/>
    <w:rsid w:val="00EB30DE"/>
    <w:rsid w:val="00EE0492"/>
    <w:rsid w:val="00EE1140"/>
    <w:rsid w:val="00EE2DFD"/>
    <w:rsid w:val="00F06D4D"/>
    <w:rsid w:val="00F26041"/>
    <w:rsid w:val="00F304BE"/>
    <w:rsid w:val="00F34994"/>
    <w:rsid w:val="00F362AF"/>
    <w:rsid w:val="00F54BB0"/>
    <w:rsid w:val="00F847D8"/>
    <w:rsid w:val="00FA1CBB"/>
    <w:rsid w:val="00FB6194"/>
    <w:rsid w:val="00FD5530"/>
    <w:rsid w:val="00FE1D66"/>
    <w:rsid w:val="00FF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5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B5AEC"/>
  </w:style>
  <w:style w:type="paragraph" w:styleId="NormalWeb">
    <w:name w:val="Normal (Web)"/>
    <w:basedOn w:val="Normal"/>
    <w:uiPriority w:val="99"/>
    <w:semiHidden/>
    <w:unhideWhenUsed/>
    <w:rsid w:val="006B5A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B5AE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5AE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1811</Words>
  <Characters>10326</Characters>
  <Application>Microsoft Office Word</Application>
  <DocSecurity>0</DocSecurity>
  <Lines>86</Lines>
  <Paragraphs>24</Paragraphs>
  <ScaleCrop>false</ScaleCrop>
  <Company/>
  <LinksUpToDate>false</LinksUpToDate>
  <CharactersWithSpaces>12113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2012-01-08T01:21:00Z</dcterms:created>
  <dcterms:modified xsi:type="dcterms:W3CDTF">2012-01-14T11:24:00Z</dcterms:modified>
</cp:coreProperties>
</file>